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D43CC83" w:rsidR="00F85137" w:rsidRPr="0032331A" w:rsidRDefault="00DE521C" w:rsidP="003A32F3">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3A32F3" w:rsidRPr="003A32F3">
        <w:rPr>
          <w:rFonts w:ascii="Arial Narrow" w:hAnsi="Arial Narrow" w:cs="Calibri"/>
          <w:b/>
          <w:szCs w:val="24"/>
        </w:rPr>
        <w:t>Plán obnovy 02_IKT bežná</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3A32F3">
        <w:rPr>
          <w:rFonts w:ascii="Arial Narrow" w:hAnsi="Arial Narrow"/>
          <w:b/>
          <w:color w:val="333333"/>
          <w:szCs w:val="24"/>
          <w:shd w:val="clear" w:color="auto" w:fill="FFFFFF"/>
        </w:rPr>
        <w:t>45899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0AC5E92"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záväzok predávajúceho 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77777777"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 mieste dodania.</w:t>
      </w:r>
      <w:r>
        <w:rPr>
          <w:rFonts w:ascii="Arial Narrow" w:hAnsi="Arial Narrow"/>
          <w:szCs w:val="24"/>
        </w:rPr>
        <w:t xml:space="preserve">   </w:t>
      </w:r>
    </w:p>
    <w:p w14:paraId="25890130" w14:textId="7DB4407E"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691CF9" w:rsidRPr="00691CF9">
        <w:rPr>
          <w:rFonts w:ascii="Arial Narrow" w:hAnsi="Arial Narrow" w:cs="Calibri"/>
          <w:b/>
          <w:szCs w:val="24"/>
        </w:rPr>
        <w:t>šesťdesiat (</w:t>
      </w:r>
      <w:r w:rsidR="003A0FD0" w:rsidRPr="00691CF9">
        <w:rPr>
          <w:rFonts w:ascii="Arial Narrow" w:hAnsi="Arial Narrow" w:cs="Calibri"/>
          <w:b/>
          <w:szCs w:val="24"/>
        </w:rPr>
        <w:t>60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 xml:space="preserve">odo dňa nadobudnutia účinnosti tejto zmluvy.  </w:t>
      </w:r>
      <w:r w:rsidR="00495629" w:rsidRPr="00495629">
        <w:rPr>
          <w:rFonts w:ascii="Arial Narrow" w:hAnsi="Arial Narrow" w:cs="Arial"/>
          <w:szCs w:val="22"/>
        </w:rPr>
        <w:t>Predávajúci po dohode s kupujúcim, môže dodať tovar aj po častiach s tým, že za riadne dodaný tovar môže vystaviť čiastkovú faktúru a kupujúci, pokiaľ budú splnené všetky podmienky, uhradí túto čiastkovú faktúru v súlade s podmienkami zmluvy.</w:t>
      </w:r>
      <w:r w:rsidR="00495629" w:rsidRPr="00495629">
        <w:rPr>
          <w:rFonts w:ascii="Arial Narrow" w:hAnsi="Arial Narrow"/>
          <w:szCs w:val="22"/>
        </w:rPr>
        <w:t xml:space="preserve"> </w:t>
      </w:r>
      <w:r w:rsidR="00495629" w:rsidRPr="00495629">
        <w:rPr>
          <w:rFonts w:ascii="Arial Narrow" w:hAnsi="Arial Narrow" w:cs="Arial"/>
          <w:szCs w:val="22"/>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lastRenderedPageBreak/>
        <w:t>13. predseda vyššieho územného celku</w:t>
      </w:r>
      <w:r w:rsidR="00AC4EAA">
        <w:rPr>
          <w:rFonts w:ascii="Arial Narrow" w:hAnsi="Arial Narrow" w:cs="Calibri"/>
          <w:szCs w:val="24"/>
        </w:rPr>
        <w:t>.</w:t>
      </w: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9B3A75F" w14:textId="77777777" w:rsidR="003A32F3" w:rsidRDefault="003A32F3" w:rsidP="00154C42">
      <w:pPr>
        <w:pStyle w:val="CTLhead"/>
        <w:spacing w:line="24" w:lineRule="atLeast"/>
        <w:rPr>
          <w:rFonts w:ascii="Arial Narrow" w:hAnsi="Arial Narrow" w:cs="Calibri"/>
          <w:sz w:val="24"/>
          <w:szCs w:val="24"/>
        </w:rPr>
      </w:pP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2AEE6CD6" w:rsidR="00FC2417" w:rsidRPr="00BE49BD"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BE49BD">
        <w:rPr>
          <w:rFonts w:ascii="Arial Narrow" w:hAnsi="Arial Narrow" w:cs="Calibri"/>
          <w:szCs w:val="24"/>
        </w:rPr>
        <w:t>Záručná doba na predmet zmluvy je</w:t>
      </w:r>
      <w:r w:rsidR="00704F9D" w:rsidRPr="00BE49BD">
        <w:rPr>
          <w:rFonts w:ascii="Arial Narrow" w:hAnsi="Arial Narrow" w:cs="Calibri"/>
          <w:szCs w:val="24"/>
        </w:rPr>
        <w:t xml:space="preserve"> </w:t>
      </w:r>
      <w:r w:rsidR="00495629" w:rsidRPr="00D53A8B">
        <w:rPr>
          <w:rFonts w:ascii="Arial Narrow" w:hAnsi="Arial Narrow" w:cs="Calibri"/>
          <w:b/>
          <w:szCs w:val="24"/>
        </w:rPr>
        <w:t>tridsaťšesť (36)</w:t>
      </w:r>
      <w:r w:rsidR="00495629" w:rsidRPr="00BE49BD">
        <w:rPr>
          <w:rFonts w:ascii="Arial Narrow" w:hAnsi="Arial Narrow" w:cs="Calibri"/>
          <w:szCs w:val="24"/>
        </w:rPr>
        <w:t xml:space="preserve"> </w:t>
      </w:r>
      <w:r w:rsidR="00D43B58" w:rsidRPr="00BE49BD">
        <w:rPr>
          <w:rFonts w:ascii="Arial Narrow" w:hAnsi="Arial Narrow" w:cs="Calibri"/>
          <w:szCs w:val="24"/>
        </w:rPr>
        <w:t xml:space="preserve">mesiacov </w:t>
      </w:r>
      <w:r w:rsidR="00623E61">
        <w:rPr>
          <w:rFonts w:ascii="Arial Narrow" w:hAnsi="Arial Narrow" w:cs="Calibri"/>
          <w:szCs w:val="24"/>
        </w:rPr>
        <w:t>pre položky č. 1, 2, 3, 4, 5, 6 a 7 a </w:t>
      </w:r>
      <w:r w:rsidR="00623E61" w:rsidRPr="00D53A8B">
        <w:rPr>
          <w:rFonts w:ascii="Arial Narrow" w:hAnsi="Arial Narrow" w:cs="Calibri"/>
          <w:b/>
          <w:szCs w:val="24"/>
        </w:rPr>
        <w:t>dvadsaťštyri (24)</w:t>
      </w:r>
      <w:r w:rsidR="00623E61">
        <w:rPr>
          <w:rFonts w:ascii="Arial Narrow" w:hAnsi="Arial Narrow" w:cs="Calibri"/>
          <w:szCs w:val="24"/>
        </w:rPr>
        <w:t xml:space="preserve"> mesiacov pre položky č. 8, </w:t>
      </w:r>
      <w:del w:id="0" w:author="Martina Hlavová" w:date="2023-10-11T07:17:00Z">
        <w:r w:rsidR="00623E61" w:rsidDel="00B21DE6">
          <w:rPr>
            <w:rFonts w:ascii="Arial Narrow" w:hAnsi="Arial Narrow" w:cs="Calibri"/>
            <w:szCs w:val="24"/>
          </w:rPr>
          <w:delText>9, 10,</w:delText>
        </w:r>
      </w:del>
      <w:r w:rsidR="00623E61">
        <w:rPr>
          <w:rFonts w:ascii="Arial Narrow" w:hAnsi="Arial Narrow" w:cs="Calibri"/>
          <w:szCs w:val="24"/>
        </w:rPr>
        <w:t xml:space="preserve"> 11, </w:t>
      </w:r>
      <w:del w:id="1" w:author="Martina Hlavová" w:date="2023-10-11T07:17:00Z">
        <w:r w:rsidR="00623E61" w:rsidDel="00B21DE6">
          <w:rPr>
            <w:rFonts w:ascii="Arial Narrow" w:hAnsi="Arial Narrow" w:cs="Calibri"/>
            <w:szCs w:val="24"/>
          </w:rPr>
          <w:delText>12,</w:delText>
        </w:r>
      </w:del>
      <w:bookmarkStart w:id="2" w:name="_GoBack"/>
      <w:bookmarkEnd w:id="2"/>
      <w:r w:rsidR="00623E61">
        <w:rPr>
          <w:rFonts w:ascii="Arial Narrow" w:hAnsi="Arial Narrow" w:cs="Calibri"/>
          <w:szCs w:val="24"/>
        </w:rPr>
        <w:t xml:space="preserve"> 13, 14, 15 a 16 </w:t>
      </w:r>
      <w:ins w:id="3" w:author="Martina Hlavová" w:date="2023-10-11T07:16:00Z">
        <w:r w:rsidR="00B21DE6">
          <w:rPr>
            <w:rFonts w:ascii="Arial Narrow" w:hAnsi="Arial Narrow" w:cs="Calibri"/>
            <w:szCs w:val="24"/>
          </w:rPr>
          <w:t>a </w:t>
        </w:r>
        <w:r w:rsidR="00B21DE6" w:rsidRPr="00B21DE6">
          <w:rPr>
            <w:rFonts w:ascii="Arial Narrow" w:hAnsi="Arial Narrow" w:cs="Calibri"/>
            <w:b/>
            <w:szCs w:val="24"/>
          </w:rPr>
          <w:t>dvanásť (12)</w:t>
        </w:r>
        <w:r w:rsidR="00B21DE6">
          <w:rPr>
            <w:rFonts w:ascii="Arial Narrow" w:hAnsi="Arial Narrow" w:cs="Calibri"/>
            <w:szCs w:val="24"/>
          </w:rPr>
          <w:t xml:space="preserve"> mesiacov pre položky 9,10 a 12 </w:t>
        </w:r>
      </w:ins>
      <w:r w:rsidRPr="00BE49BD">
        <w:rPr>
          <w:rFonts w:ascii="Arial Narrow" w:hAnsi="Arial Narrow" w:cs="Calibri"/>
          <w:szCs w:val="24"/>
        </w:rPr>
        <w:t xml:space="preserve">od prebratia </w:t>
      </w:r>
      <w:r w:rsidR="002761BF" w:rsidRPr="00BE49BD">
        <w:rPr>
          <w:rFonts w:ascii="Arial Narrow" w:hAnsi="Arial Narrow" w:cs="Calibri"/>
          <w:szCs w:val="24"/>
        </w:rPr>
        <w:t xml:space="preserve">predmetu zmluvy </w:t>
      </w:r>
      <w:r w:rsidR="007B453C" w:rsidRPr="00BE49BD">
        <w:rPr>
          <w:rFonts w:ascii="Arial Narrow" w:hAnsi="Arial Narrow" w:cs="Calibri"/>
          <w:szCs w:val="24"/>
        </w:rPr>
        <w:t>k</w:t>
      </w:r>
      <w:r w:rsidRPr="00BE49BD">
        <w:rPr>
          <w:rFonts w:ascii="Arial Narrow" w:hAnsi="Arial Narrow" w:cs="Calibri"/>
          <w:szCs w:val="24"/>
        </w:rPr>
        <w:t>upujúcim</w:t>
      </w:r>
      <w:r w:rsidR="00E05266" w:rsidRPr="00BE49BD">
        <w:rPr>
          <w:rFonts w:ascii="Arial Narrow" w:hAnsi="Arial Narrow" w:cs="Calibri"/>
          <w:szCs w:val="24"/>
        </w:rPr>
        <w:t>, pokiaľ</w:t>
      </w:r>
      <w:r w:rsidR="00BE49BD" w:rsidRPr="00BE49BD">
        <w:rPr>
          <w:rFonts w:ascii="Arial Narrow" w:hAnsi="Arial Narrow" w:cs="Calibri"/>
          <w:szCs w:val="24"/>
        </w:rPr>
        <w:t xml:space="preserve"> </w:t>
      </w:r>
      <w:r w:rsidR="00E05266" w:rsidRPr="00BE49BD">
        <w:rPr>
          <w:rFonts w:ascii="Arial Narrow" w:hAnsi="Arial Narrow" w:cs="Calibri"/>
          <w:szCs w:val="24"/>
        </w:rPr>
        <w:t>na záručnom liste alebo obale predmetu zmluvy nie je vyznačená dlhšia doba podľa záručných podmienok výrobcu</w:t>
      </w:r>
      <w:r w:rsidR="00495629" w:rsidRPr="00BE49BD">
        <w:rPr>
          <w:rFonts w:ascii="Arial Narrow" w:hAnsi="Arial Narrow" w:cs="Calibri"/>
          <w:szCs w:val="24"/>
        </w:rPr>
        <w:t xml:space="preserve">, po celý čas trvania záručnej doby </w:t>
      </w:r>
      <w:r w:rsidR="00623E61">
        <w:rPr>
          <w:rFonts w:ascii="Arial Narrow" w:hAnsi="Arial Narrow" w:cs="Calibri"/>
          <w:szCs w:val="24"/>
        </w:rPr>
        <w:t xml:space="preserve">, </w:t>
      </w:r>
      <w:r w:rsidR="00623E61">
        <w:rPr>
          <w:rFonts w:ascii="Arial Narrow" w:hAnsi="Arial Narrow"/>
          <w:sz w:val="22"/>
          <w:szCs w:val="22"/>
        </w:rPr>
        <w:t xml:space="preserve">pre položky č. </w:t>
      </w:r>
      <w:r w:rsidR="00623E61" w:rsidRPr="00D53A8B">
        <w:rPr>
          <w:rFonts w:ascii="Arial Narrow" w:hAnsi="Arial Narrow"/>
          <w:sz w:val="22"/>
          <w:szCs w:val="22"/>
        </w:rPr>
        <w:t xml:space="preserve">1, 2, 3, 4, 5, 6 a 7 </w:t>
      </w:r>
      <w:r w:rsidR="00495629" w:rsidRPr="00D53A8B">
        <w:rPr>
          <w:rFonts w:ascii="Arial Narrow" w:hAnsi="Arial Narrow" w:cs="Calibri"/>
          <w:szCs w:val="24"/>
        </w:rPr>
        <w:t>s dobou odozvy najneskôr nasledujúci pracovný deň od nahlásenia v mieste in</w:t>
      </w:r>
      <w:r w:rsidR="00495629" w:rsidRPr="00BE49BD">
        <w:rPr>
          <w:rFonts w:ascii="Arial Narrow" w:hAnsi="Arial Narrow" w:cs="Calibri"/>
          <w:szCs w:val="24"/>
        </w:rPr>
        <w:t xml:space="preserve">štalácie, nahlasovanie porúch </w:t>
      </w:r>
      <w:r w:rsidR="00F26A4D" w:rsidRPr="00BE49BD">
        <w:rPr>
          <w:rFonts w:ascii="Arial Narrow" w:hAnsi="Arial Narrow" w:cs="Calibri"/>
          <w:szCs w:val="24"/>
        </w:rPr>
        <w:t>dvadsaťštyri (</w:t>
      </w:r>
      <w:r w:rsidR="00495629" w:rsidRPr="00BE49BD">
        <w:rPr>
          <w:rFonts w:ascii="Arial Narrow" w:hAnsi="Arial Narrow" w:cs="Calibri"/>
          <w:szCs w:val="24"/>
        </w:rPr>
        <w:t>24</w:t>
      </w:r>
      <w:r w:rsidR="00F26A4D" w:rsidRPr="00BE49BD">
        <w:rPr>
          <w:rFonts w:ascii="Arial Narrow" w:hAnsi="Arial Narrow" w:cs="Calibri"/>
          <w:szCs w:val="24"/>
        </w:rPr>
        <w:t>)</w:t>
      </w:r>
      <w:r w:rsidR="00495629" w:rsidRPr="00BE49BD">
        <w:rPr>
          <w:rFonts w:ascii="Arial Narrow" w:hAnsi="Arial Narrow" w:cs="Calibri"/>
          <w:szCs w:val="24"/>
        </w:rPr>
        <w:t xml:space="preserve"> hodín denne, </w:t>
      </w:r>
      <w:r w:rsidR="00F26A4D" w:rsidRPr="00BE49BD">
        <w:rPr>
          <w:rFonts w:ascii="Arial Narrow" w:hAnsi="Arial Narrow" w:cs="Calibri"/>
          <w:szCs w:val="24"/>
        </w:rPr>
        <w:t>tristošesťdesiatpäť (</w:t>
      </w:r>
      <w:r w:rsidR="00495629" w:rsidRPr="00BE49BD">
        <w:rPr>
          <w:rFonts w:ascii="Arial Narrow" w:hAnsi="Arial Narrow" w:cs="Calibri"/>
          <w:szCs w:val="24"/>
        </w:rPr>
        <w:t>365</w:t>
      </w:r>
      <w:r w:rsidR="00F26A4D" w:rsidRPr="00BE49BD">
        <w:rPr>
          <w:rFonts w:ascii="Arial Narrow" w:hAnsi="Arial Narrow" w:cs="Calibri"/>
          <w:szCs w:val="24"/>
        </w:rPr>
        <w:t>)</w:t>
      </w:r>
      <w:r w:rsidR="00495629" w:rsidRPr="00BE49BD">
        <w:rPr>
          <w:rFonts w:ascii="Arial Narrow" w:hAnsi="Arial Narrow" w:cs="Calibri"/>
          <w:szCs w:val="24"/>
        </w:rPr>
        <w:t xml:space="preserve"> dní v roku.</w:t>
      </w:r>
      <w:r w:rsidRPr="00BE49BD">
        <w:rPr>
          <w:rFonts w:ascii="Arial Narrow" w:hAnsi="Arial Narrow" w:cs="Calibri"/>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E42DA8" w:rsidRDefault="00E04073" w:rsidP="00E42DA8">
      <w:pPr>
        <w:tabs>
          <w:tab w:val="clear" w:pos="2160"/>
          <w:tab w:val="clear" w:pos="2880"/>
          <w:tab w:val="clear" w:pos="4500"/>
        </w:tabs>
        <w:spacing w:after="120" w:line="24" w:lineRule="atLeast"/>
        <w:jc w:val="center"/>
        <w:rPr>
          <w:rFonts w:ascii="Arial Narrow" w:hAnsi="Arial Narrow" w:cs="Calibri"/>
          <w:b/>
          <w:sz w:val="24"/>
          <w:szCs w:val="24"/>
        </w:rPr>
      </w:pPr>
      <w:r w:rsidRPr="00E42DA8">
        <w:rPr>
          <w:rFonts w:ascii="Arial Narrow" w:hAnsi="Arial Narrow" w:cs="Calibri"/>
          <w:b/>
          <w:sz w:val="24"/>
          <w:szCs w:val="24"/>
        </w:rPr>
        <w:t xml:space="preserve">Článok </w:t>
      </w:r>
      <w:r w:rsidR="00D43B58" w:rsidRPr="00E42DA8">
        <w:rPr>
          <w:rFonts w:ascii="Arial Narrow" w:hAnsi="Arial Narrow" w:cs="Calibri"/>
          <w:b/>
          <w:sz w:val="24"/>
          <w:szCs w:val="24"/>
        </w:rPr>
        <w:t>I</w:t>
      </w:r>
      <w:r w:rsidR="00FC2417" w:rsidRPr="00E42DA8">
        <w:rPr>
          <w:rFonts w:ascii="Arial Narrow" w:hAnsi="Arial Narrow" w:cs="Calibri"/>
          <w:b/>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lastRenderedPageBreak/>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lastRenderedPageBreak/>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3E7E0" w14:textId="77777777" w:rsidR="00A6797E" w:rsidRDefault="00A6797E" w:rsidP="006E6235">
      <w:r>
        <w:separator/>
      </w:r>
    </w:p>
  </w:endnote>
  <w:endnote w:type="continuationSeparator" w:id="0">
    <w:p w14:paraId="11ED0972" w14:textId="77777777" w:rsidR="00A6797E" w:rsidRDefault="00A6797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9BCF1A0"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B21DE6">
              <w:rPr>
                <w:bCs/>
                <w:noProof/>
              </w:rPr>
              <w:t>4</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B21DE6">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3AD2E" w14:textId="77777777" w:rsidR="00A6797E" w:rsidRDefault="00A6797E" w:rsidP="006E6235">
      <w:r>
        <w:separator/>
      </w:r>
    </w:p>
  </w:footnote>
  <w:footnote w:type="continuationSeparator" w:id="0">
    <w:p w14:paraId="52706D73" w14:textId="77777777" w:rsidR="00A6797E" w:rsidRDefault="00A6797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54E44"/>
    <w:rsid w:val="00170351"/>
    <w:rsid w:val="00173C02"/>
    <w:rsid w:val="0018077D"/>
    <w:rsid w:val="00187522"/>
    <w:rsid w:val="001A1BAB"/>
    <w:rsid w:val="001A1D1B"/>
    <w:rsid w:val="001B01D3"/>
    <w:rsid w:val="001B5406"/>
    <w:rsid w:val="001B5F8A"/>
    <w:rsid w:val="001B6AD7"/>
    <w:rsid w:val="001E3635"/>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A32F3"/>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95629"/>
    <w:rsid w:val="004C286C"/>
    <w:rsid w:val="004D37DE"/>
    <w:rsid w:val="004E1006"/>
    <w:rsid w:val="004E22F4"/>
    <w:rsid w:val="004F1B98"/>
    <w:rsid w:val="004F4EA7"/>
    <w:rsid w:val="004F5455"/>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3E61"/>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314AE"/>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6797E"/>
    <w:rsid w:val="00A7587D"/>
    <w:rsid w:val="00A81002"/>
    <w:rsid w:val="00A82F42"/>
    <w:rsid w:val="00A85926"/>
    <w:rsid w:val="00A91034"/>
    <w:rsid w:val="00AA5611"/>
    <w:rsid w:val="00AC37B3"/>
    <w:rsid w:val="00AC4EAA"/>
    <w:rsid w:val="00AC67C2"/>
    <w:rsid w:val="00AD44DF"/>
    <w:rsid w:val="00B104DE"/>
    <w:rsid w:val="00B21DE6"/>
    <w:rsid w:val="00B257DA"/>
    <w:rsid w:val="00B5627F"/>
    <w:rsid w:val="00B60143"/>
    <w:rsid w:val="00B95A00"/>
    <w:rsid w:val="00BA2865"/>
    <w:rsid w:val="00BB427D"/>
    <w:rsid w:val="00BE49BD"/>
    <w:rsid w:val="00BF0AE1"/>
    <w:rsid w:val="00C10613"/>
    <w:rsid w:val="00C1403F"/>
    <w:rsid w:val="00C22671"/>
    <w:rsid w:val="00C61439"/>
    <w:rsid w:val="00C84572"/>
    <w:rsid w:val="00C85957"/>
    <w:rsid w:val="00C96F51"/>
    <w:rsid w:val="00CA1ED4"/>
    <w:rsid w:val="00CB431E"/>
    <w:rsid w:val="00CC2904"/>
    <w:rsid w:val="00CE13E9"/>
    <w:rsid w:val="00D0046D"/>
    <w:rsid w:val="00D43B58"/>
    <w:rsid w:val="00D50A75"/>
    <w:rsid w:val="00D53A8B"/>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53022"/>
    <w:rsid w:val="00E53608"/>
    <w:rsid w:val="00E54AB3"/>
    <w:rsid w:val="00E57491"/>
    <w:rsid w:val="00E7246A"/>
    <w:rsid w:val="00E744A8"/>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825A4"/>
    <w:rsid w:val="00F85137"/>
    <w:rsid w:val="00F90427"/>
    <w:rsid w:val="00FA2A04"/>
    <w:rsid w:val="00FB6406"/>
    <w:rsid w:val="00FB7C94"/>
    <w:rsid w:val="00FC2417"/>
    <w:rsid w:val="00FC3539"/>
    <w:rsid w:val="00FC3C47"/>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5.xml><?xml version="1.0" encoding="utf-8"?>
<ds:datastoreItem xmlns:ds="http://schemas.openxmlformats.org/officeDocument/2006/customXml" ds:itemID="{A9C41EFC-6294-4CE9-B9A8-074933DE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3057</Words>
  <Characters>17425</Characters>
  <Application>Microsoft Office Word</Application>
  <DocSecurity>0</DocSecurity>
  <Lines>145</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4</cp:revision>
  <cp:lastPrinted>2023-08-24T12:15:00Z</cp:lastPrinted>
  <dcterms:created xsi:type="dcterms:W3CDTF">2023-09-18T05:18:00Z</dcterms:created>
  <dcterms:modified xsi:type="dcterms:W3CDTF">2023-10-11T05:17:00Z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